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53" w:author="文印" w:date="2023-05-11T12:29:46Z">
            <w:rPr>
              <w:rFonts w:hint="default" w:ascii="宋体" w:hAnsi="宋体" w:eastAsia="黑体" w:cs="黑体"/>
              <w:sz w:val="32"/>
              <w:szCs w:val="32"/>
              <w:lang w:val="en-US" w:eastAsia="zh-CN"/>
            </w:rPr>
          </w:rPrChange>
        </w:rPr>
        <w:pPrChange w:id="52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/>
            <w:spacing w:line="560" w:lineRule="exact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54" w:author="文印" w:date="2023-05-11T12:29:46Z">
            <w:rPr>
              <w:rFonts w:hint="eastAsia" w:ascii="宋体" w:hAnsi="宋体" w:eastAsia="黑体" w:cs="黑体"/>
              <w:sz w:val="32"/>
              <w:szCs w:val="32"/>
              <w:lang w:val="en-US" w:eastAsia="zh-CN"/>
            </w:rPr>
          </w:rPrChange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55" w:author="文印" w:date="2023-05-11T12:29:46Z">
            <w:rPr>
              <w:rFonts w:hint="eastAsia" w:ascii="Times New Roman" w:hAnsi="Times New Roman" w:eastAsia="黑体" w:cs="Times New Roman"/>
              <w:sz w:val="32"/>
              <w:szCs w:val="32"/>
              <w:lang w:val="en-US" w:eastAsia="zh-CN"/>
            </w:rPr>
          </w:rPrChange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ins w:id="57" w:author="文印" w:date="2023-05-11T12:29:35Z"/>
          <w:rFonts w:hint="default" w:ascii="Times New Roman" w:hAnsi="Times New Roman" w:eastAsia="方正小标宋简体" w:cs="Times New Roman"/>
          <w:spacing w:val="-12"/>
          <w:sz w:val="44"/>
          <w:szCs w:val="44"/>
          <w:lang w:val="en-US" w:eastAsia="zh-CN"/>
          <w:rPrChange w:id="58" w:author="文印" w:date="2023-05-11T12:29:46Z">
            <w:rPr>
              <w:ins w:id="59" w:author="文印" w:date="2023-05-11T12:29:35Z"/>
              <w:rFonts w:hint="eastAsia" w:ascii="方正小标宋简体" w:hAnsi="Times New Roman" w:eastAsia="方正小标宋简体" w:cs="Times New Roman"/>
              <w:spacing w:val="-12"/>
              <w:sz w:val="44"/>
              <w:szCs w:val="44"/>
              <w:lang w:val="en-US" w:eastAsia="zh-CN"/>
            </w:rPr>
          </w:rPrChange>
        </w:rPr>
        <w:pPrChange w:id="56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pacing w:val="-12"/>
          <w:sz w:val="44"/>
          <w:szCs w:val="44"/>
          <w:lang w:val="en-US" w:eastAsia="zh-CN"/>
          <w:rPrChange w:id="61" w:author="文印" w:date="2023-05-11T12:29:46Z">
            <w:rPr>
              <w:rFonts w:hint="eastAsia" w:ascii="方正小标宋简体" w:hAnsi="Times New Roman" w:eastAsia="方正小标宋简体" w:cs="Times New Roman"/>
              <w:spacing w:val="-12"/>
              <w:sz w:val="44"/>
              <w:szCs w:val="44"/>
              <w:lang w:val="en-US" w:eastAsia="zh-CN"/>
            </w:rPr>
          </w:rPrChange>
        </w:rPr>
        <w:pPrChange w:id="60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jc w:val="center"/>
            <w:textAlignment w:val="auto"/>
          </w:pPr>
        </w:pPrChange>
      </w:pPr>
      <w:r>
        <w:rPr>
          <w:rFonts w:hint="default" w:ascii="Times New Roman" w:hAnsi="Times New Roman" w:eastAsia="方正小标宋简体" w:cs="Times New Roman"/>
          <w:spacing w:val="-12"/>
          <w:sz w:val="44"/>
          <w:szCs w:val="44"/>
          <w:lang w:val="en-US" w:eastAsia="zh-CN"/>
          <w:rPrChange w:id="62" w:author="文印" w:date="2023-05-11T12:29:46Z">
            <w:rPr>
              <w:rFonts w:hint="eastAsia" w:ascii="方正小标宋简体" w:hAnsi="Times New Roman" w:eastAsia="方正小标宋简体" w:cs="Times New Roman"/>
              <w:spacing w:val="-12"/>
              <w:sz w:val="44"/>
              <w:szCs w:val="44"/>
              <w:lang w:val="en-US" w:eastAsia="zh-CN"/>
            </w:rPr>
          </w:rPrChange>
        </w:rPr>
        <w:t>沙县区排水许可证办理清单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64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pPrChange w:id="63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66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pPrChange w:id="65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67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一、第一类排水户（居民小区、机关事业单位、学校、写字楼、浴场等）排水许可证办理资料清单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69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68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70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１.排水许可申请表；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72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71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73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２.有关内部排水管网、专用监测井、污水排放口位和口径的图纸及说明材料；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75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74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76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３.按规定建设污水预处理设施的有关材料。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78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pPrChange w:id="77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79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二、第二、三类（宾馆、商场、酒店、农贸市场等）排水户排水许可证办理资料清单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81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80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82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１.排水许可申请表；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84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83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85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２.有关内部排水管网、专用监测井、污水排放口位和口径的图纸及说明材料；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87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86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88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３.按规定建设污水预处理设施的有关材料，餐饮单位须另提供建设油水分离设施的有关材料；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90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89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91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４.排水许可证申请受理之日前一个月内具有计量认证资质的水质、水量检测报告；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93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92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94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5.承诺书（附件6）。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96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pPrChange w:id="95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97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三、第四类排水户（机动车清洗、建设工程施工排水等）排水许可证办理资料清单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99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98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del w:id="100" w:author="文印" w:date="2023-05-11T13:00:52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  <w:rPrChange w:id="101" w:author="文印" w:date="2023-05-11T12:29:46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delText>１.</w:delText>
        </w:r>
      </w:del>
      <w:ins w:id="103" w:author="文印" w:date="2023-05-11T13:00:52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1.</w:t>
        </w:r>
      </w:ins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04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排水许可申请表；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06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05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del w:id="107" w:author="文印" w:date="2023-05-11T13:00:54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  <w:rPrChange w:id="108" w:author="文印" w:date="2023-05-11T12:29:46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delText>２.</w:delText>
        </w:r>
      </w:del>
      <w:ins w:id="110" w:author="文印" w:date="2023-05-11T13:00:54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2.</w:t>
        </w:r>
      </w:ins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11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有关内部排水管网、专用监测井、污水排放口位和口径的图纸及说明材料；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13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12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del w:id="114" w:author="文印" w:date="2023-05-11T13:00:57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  <w:rPrChange w:id="115" w:author="文印" w:date="2023-05-11T12:29:46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delText>３.</w:delText>
        </w:r>
      </w:del>
      <w:ins w:id="117" w:author="文印" w:date="2023-05-11T13:00:57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3.</w:t>
        </w:r>
      </w:ins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18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按规定建设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18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沉淀隔油设施的有关材料；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20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19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del w:id="121" w:author="文印" w:date="2023-05-11T13:00:59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  <w:rPrChange w:id="122" w:author="文印" w:date="2023-05-11T12:29:46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delText>４.</w:delText>
        </w:r>
      </w:del>
      <w:ins w:id="124" w:author="文印" w:date="2023-05-11T13:00:59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4</w:t>
        </w:r>
      </w:ins>
      <w:ins w:id="125" w:author="文印" w:date="2023-05-11T13:01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.</w:t>
        </w:r>
      </w:ins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26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排水许可证申请受理之日前一个月内具有计量认证资质的水质、水量检测报告。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128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pPrChange w:id="127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129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四、第五类排水户（排放医疗机构污水的医疗机构和排放产业废水的厂矿企业）排水许可证办理资料清单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31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30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del w:id="132" w:author="文印" w:date="2023-05-11T12:29:49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  <w:rPrChange w:id="133" w:author="文印" w:date="2023-05-11T12:29:46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delText>１.</w:delText>
        </w:r>
      </w:del>
      <w:ins w:id="135" w:author="文印" w:date="2023-05-11T12:29:49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1.</w:t>
        </w:r>
      </w:ins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36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排水许可申请表；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38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37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39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2.有关内部排水管网、专用监测井、污水排放口位置和口径的图纸及说明材料；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41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40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42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3.按规定建设污水预处理设施的有关材料；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44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43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45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4.排水隐蔽工程竣工报告；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47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46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48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5.排水许可证申请受理之日前一个月内具有计量认证资质的水质、水量检测报告；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50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49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51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6.已安装的主要污染物排放自动检测设备有关材料；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53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152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154" w:author="文印" w:date="2023-05-11T12:29:46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7.法律法规规定的其他材料。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156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pPrChange w:id="155" w:author="文印" w:date="2023-05-11T12:29:4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157" w:author="文印" w:date="2023-05-11T12:29:46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城区排水许可证办理地点：区行政服务中心城管局窗口。</w:t>
      </w:r>
    </w:p>
    <w:p>
      <w:pPr>
        <w:keepNext w:val="0"/>
        <w:keepLines w:val="0"/>
        <w:widowControl/>
        <w:suppressLineNumbers w:val="0"/>
        <w:spacing w:line="600" w:lineRule="exact"/>
        <w:jc w:val="left"/>
        <w:rPr>
          <w:rFonts w:ascii="Times New Roman" w:hAnsi="Times New Roman" w:cs="Times New Roman"/>
          <w:rPrChange w:id="159" w:author="文印" w:date="2023-05-11T12:29:46Z">
            <w:rPr/>
          </w:rPrChange>
        </w:rPr>
        <w:pPrChange w:id="158" w:author="文印" w:date="2023-05-11T12:29:42Z">
          <w:pPr>
            <w:keepNext w:val="0"/>
            <w:keepLines w:val="0"/>
            <w:widowControl/>
            <w:suppressLineNumbers w:val="0"/>
            <w:jc w:val="left"/>
          </w:pPr>
        </w:pPrChange>
      </w:pPr>
    </w:p>
    <w:p/>
    <w:sectPr>
      <w:footerReference r:id="rId3" w:type="default"/>
      <w:pgSz w:w="11906" w:h="16838"/>
      <w:pgMar w:top="1701" w:right="1531" w:bottom="1701" w:left="1531" w:header="851" w:footer="1417" w:gutter="0"/>
      <w:paperSrc/>
      <w:pgNumType w:start="9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ins w:id="0" w:author="文印" w:date="2023-05-11T12:29:56Z"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  <w:lang w:val="en-US" w:eastAsia="zh-CN"/>
                                <w:rPrChange w:id="2" w:author="文印" w:date="2023-05-11T12:30:13Z"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rPrChange>
                              </w:rPr>
                            </w:pPr>
                            <w:ins w:id="3" w:author="文印" w:date="2023-05-11T12:29:59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lang w:eastAsia="zh-CN"/>
                                  <w:rPrChange w:id="4" w:author="文印" w:date="2023-05-11T12:30:13Z">
                                    <w:rPr>
                                      <w:rFonts w:hint="eastAsia"/>
                                      <w:lang w:eastAsia="zh-CN"/>
                                    </w:rPr>
                                  </w:rPrChange>
                                </w:rPr>
                                <w:t>—</w:t>
                              </w:r>
                            </w:ins>
                            <w:ins w:id="6" w:author="文印" w:date="2023-05-11T12:30:00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lang w:val="en-US" w:eastAsia="zh-CN"/>
                                  <w:rPrChange w:id="7" w:author="文印" w:date="2023-05-11T12:30:13Z">
                                    <w:rPr>
                                      <w:rFonts w:hint="eastAsia"/>
                                      <w:lang w:val="en-US" w:eastAsia="zh-CN"/>
                                    </w:rPr>
                                  </w:rPrChange>
                                </w:rPr>
                                <w:t xml:space="preserve"> </w:t>
                              </w:r>
                            </w:ins>
                            <w:ins w:id="9" w:author="文印" w:date="2023-05-11T12:29:56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rPrChange w:id="10" w:author="文印" w:date="2023-05-11T12:30:13Z">
                                    <w:rPr/>
                                  </w:rPrChange>
                                </w:rPr>
                                <w:fldChar w:fldCharType="begin"/>
                              </w:r>
                            </w:ins>
                            <w:ins w:id="12" w:author="文印" w:date="2023-05-11T12:29:56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rPrChange w:id="13" w:author="文印" w:date="2023-05-11T12:30:13Z">
                                    <w:rPr/>
                                  </w:rPrChange>
                                </w:rPr>
                                <w:instrText xml:space="preserve"> PAGE  \* MERGEFORMAT </w:instrText>
                              </w:r>
                            </w:ins>
                            <w:ins w:id="15" w:author="文印" w:date="2023-05-11T12:29:56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rPrChange w:id="16" w:author="文印" w:date="2023-05-11T12:30:13Z">
                                    <w:rPr/>
                                  </w:rPrChange>
                                </w:rPr>
                                <w:fldChar w:fldCharType="separate"/>
                              </w:r>
                            </w:ins>
                            <w:ins w:id="18" w:author="文印" w:date="2023-05-11T12:29:56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rPrChange w:id="19" w:author="文印" w:date="2023-05-11T12:30:13Z">
                                    <w:rPr/>
                                  </w:rPrChange>
                                </w:rPr>
                                <w:t>1</w:t>
                              </w:r>
                            </w:ins>
                            <w:ins w:id="21" w:author="文印" w:date="2023-05-11T12:29:56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rPrChange w:id="22" w:author="文印" w:date="2023-05-11T12:30:13Z">
                                    <w:rPr/>
                                  </w:rPrChange>
                                </w:rPr>
                                <w:fldChar w:fldCharType="end"/>
                              </w:r>
                            </w:ins>
                            <w:ins w:id="24" w:author="文印" w:date="2023-05-11T12:30:01Z"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sz w:val="28"/>
                                  <w:szCs w:val="28"/>
                                  <w:lang w:val="en-US" w:eastAsia="zh-CN"/>
                                  <w:rPrChange w:id="25" w:author="文印" w:date="2023-05-11T12:30:13Z">
                                    <w:rPr>
                                      <w:rFonts w:hint="eastAsia"/>
                                      <w:lang w:val="en-US" w:eastAsia="zh-CN"/>
                                    </w:rPr>
                                  </w:rPrChange>
                                </w:rPr>
                                <w:t xml:space="preserve"> —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  <w:lang w:val="en-US" w:eastAsia="zh-CN"/>
                          <w:rPrChange w:id="27" w:author="文印" w:date="2023-05-11T12:30:13Z">
                            <w:rPr>
                              <w:rFonts w:hint="eastAsia" w:eastAsiaTheme="minorEastAsia"/>
                              <w:lang w:val="en-US" w:eastAsia="zh-CN"/>
                            </w:rPr>
                          </w:rPrChange>
                        </w:rPr>
                      </w:pPr>
                      <w:ins w:id="28" w:author="文印" w:date="2023-05-11T12:29:59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lang w:eastAsia="zh-CN"/>
                            <w:rPrChange w:id="29" w:author="文印" w:date="2023-05-11T12:30:13Z">
                              <w:rPr>
                                <w:rFonts w:hint="eastAsia"/>
                                <w:lang w:eastAsia="zh-CN"/>
                              </w:rPr>
                            </w:rPrChange>
                          </w:rPr>
                          <w:t>—</w:t>
                        </w:r>
                      </w:ins>
                      <w:ins w:id="31" w:author="文印" w:date="2023-05-11T12:30:00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lang w:val="en-US" w:eastAsia="zh-CN"/>
                            <w:rPrChange w:id="32" w:author="文印" w:date="2023-05-11T12:30:13Z">
                              <w:rPr>
                                <w:rFonts w:hint="eastAsia"/>
                                <w:lang w:val="en-US" w:eastAsia="zh-CN"/>
                              </w:rPr>
                            </w:rPrChange>
                          </w:rPr>
                          <w:t xml:space="preserve"> </w:t>
                        </w:r>
                      </w:ins>
                      <w:ins w:id="34" w:author="文印" w:date="2023-05-11T12:29:56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rPrChange w:id="35" w:author="文印" w:date="2023-05-11T12:30:13Z">
                              <w:rPr/>
                            </w:rPrChange>
                          </w:rPr>
                          <w:fldChar w:fldCharType="begin"/>
                        </w:r>
                      </w:ins>
                      <w:ins w:id="37" w:author="文印" w:date="2023-05-11T12:29:56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rPrChange w:id="38" w:author="文印" w:date="2023-05-11T12:30:13Z">
                              <w:rPr/>
                            </w:rPrChange>
                          </w:rPr>
                          <w:instrText xml:space="preserve"> PAGE  \* MERGEFORMAT </w:instrText>
                        </w:r>
                      </w:ins>
                      <w:ins w:id="40" w:author="文印" w:date="2023-05-11T12:29:56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rPrChange w:id="41" w:author="文印" w:date="2023-05-11T12:30:13Z">
                              <w:rPr/>
                            </w:rPrChange>
                          </w:rPr>
                          <w:fldChar w:fldCharType="separate"/>
                        </w:r>
                      </w:ins>
                      <w:ins w:id="43" w:author="文印" w:date="2023-05-11T12:29:56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rPrChange w:id="44" w:author="文印" w:date="2023-05-11T12:30:13Z">
                              <w:rPr/>
                            </w:rPrChange>
                          </w:rPr>
                          <w:t>1</w:t>
                        </w:r>
                      </w:ins>
                      <w:ins w:id="46" w:author="文印" w:date="2023-05-11T12:29:56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rPrChange w:id="47" w:author="文印" w:date="2023-05-11T12:30:13Z">
                              <w:rPr/>
                            </w:rPrChange>
                          </w:rPr>
                          <w:fldChar w:fldCharType="end"/>
                        </w:r>
                      </w:ins>
                      <w:ins w:id="49" w:author="文印" w:date="2023-05-11T12:30:01Z">
                        <w:r>
                          <w:rPr>
                            <w:rFonts w:hint="eastAsia" w:asciiTheme="majorEastAsia" w:hAnsiTheme="majorEastAsia" w:eastAsiaTheme="majorEastAsia" w:cstheme="majorEastAsia"/>
                            <w:sz w:val="28"/>
                            <w:szCs w:val="28"/>
                            <w:lang w:val="en-US" w:eastAsia="zh-CN"/>
                            <w:rPrChange w:id="50" w:author="文印" w:date="2023-05-11T12:30:13Z">
                              <w:rPr>
                                <w:rFonts w:hint="eastAsia"/>
                                <w:lang w:val="en-US" w:eastAsia="zh-CN"/>
                              </w:rPr>
                            </w:rPrChange>
                          </w:rPr>
                          <w:t xml:space="preserve"> —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文印">
    <w15:presenceInfo w15:providerId="None" w15:userId="文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ZDU0NjA3N2U0ZWIzODA3ZTkwYmJjMjMzN2EyMmMifQ=="/>
  </w:docVars>
  <w:rsids>
    <w:rsidRoot w:val="76B3595B"/>
    <w:rsid w:val="0D3565FE"/>
    <w:rsid w:val="25227623"/>
    <w:rsid w:val="2D03018E"/>
    <w:rsid w:val="59EC6540"/>
    <w:rsid w:val="67BE632C"/>
    <w:rsid w:val="76B3595B"/>
    <w:rsid w:val="78D80577"/>
    <w:rsid w:val="EFB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662</Characters>
  <Lines>0</Lines>
  <Paragraphs>0</Paragraphs>
  <TotalTime>20</TotalTime>
  <ScaleCrop>false</ScaleCrop>
  <LinksUpToDate>false</LinksUpToDate>
  <CharactersWithSpaces>662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2023-07-26T09:35:00Z</dcterms:created>
  <dc:creator>Administrator</dc:creator>
  <cp:lastModifiedBy>文印</cp:lastModifiedBy>
  <cp:lastPrinted>2023-05-11T13:01:02Z</cp:lastPrinted>
  <dcterms:modified xsi:type="dcterms:W3CDTF">2023-05-11T13:01:16Z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4B64A47C85AC425898C613D21078E5F9_13</vt:lpwstr>
  </property>
</Properties>
</file>