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ins w:id="53" w:author="文印" w:date="2023-05-11T12:45:35Z"/>
          <w:rFonts w:hint="eastAsia"/>
          <w:b w:val="0"/>
          <w:bCs w:val="0"/>
          <w:i w:val="0"/>
          <w:iCs w:val="0"/>
          <w:sz w:val="32"/>
          <w:szCs w:val="32"/>
          <w:lang w:val="en-US" w:eastAsia="zh-CN"/>
        </w:rPr>
        <w:pPrChange w:id="52" w:author="文印" w:date="2023-05-11T12:45:33Z">
          <w:pPr/>
        </w:pPrChange>
      </w:pPr>
      <w:r>
        <w:rPr>
          <w:rFonts w:hint="eastAsia"/>
          <w:b w:val="0"/>
          <w:bCs w:val="0"/>
          <w:i w:val="0"/>
          <w:iCs w:val="0"/>
          <w:sz w:val="32"/>
          <w:szCs w:val="32"/>
          <w:lang w:val="en-US" w:eastAsia="zh-CN"/>
        </w:rPr>
        <w:t>附件</w:t>
      </w:r>
      <w:del w:id="54" w:author="文印" w:date="2023-05-11T12:39:56Z">
        <w:r>
          <w:rPr>
            <w:rFonts w:hint="eastAsia"/>
            <w:b w:val="0"/>
            <w:bCs w:val="0"/>
            <w:i w:val="0"/>
            <w:iCs w:val="0"/>
            <w:sz w:val="32"/>
            <w:szCs w:val="32"/>
            <w:lang w:val="en-US" w:eastAsia="zh-CN"/>
          </w:rPr>
          <w:delText>：</w:delText>
        </w:r>
      </w:del>
      <w:r>
        <w:rPr>
          <w:rFonts w:hint="eastAsia"/>
          <w:b w:val="0"/>
          <w:bCs w:val="0"/>
          <w:i w:val="0"/>
          <w:iCs w:val="0"/>
          <w:sz w:val="32"/>
          <w:szCs w:val="32"/>
          <w:lang w:val="en-US" w:eastAsia="zh-CN"/>
        </w:rPr>
        <w:t>4</w:t>
      </w:r>
      <w:ins w:id="55" w:author="文印" w:date="2023-05-11T12:45:11Z">
        <w:r>
          <w:rPr>
            <w:rFonts w:hint="eastAsia"/>
            <w:b w:val="0"/>
            <w:bCs w:val="0"/>
            <w:i w:val="0"/>
            <w:iCs w:val="0"/>
            <w:sz w:val="32"/>
            <w:szCs w:val="32"/>
            <w:lang w:val="en-US" w:eastAsia="zh-CN"/>
          </w:rPr>
          <w:t xml:space="preserve">       </w:t>
        </w:r>
      </w:ins>
      <w:ins w:id="56" w:author="文印" w:date="2023-05-11T12:45:12Z">
        <w:r>
          <w:rPr>
            <w:rFonts w:hint="eastAsia"/>
            <w:b w:val="0"/>
            <w:bCs w:val="0"/>
            <w:i w:val="0"/>
            <w:iCs w:val="0"/>
            <w:sz w:val="32"/>
            <w:szCs w:val="32"/>
            <w:lang w:val="en-US" w:eastAsia="zh-CN"/>
          </w:rPr>
          <w:t xml:space="preserve"> </w:t>
        </w:r>
      </w:ins>
    </w:p>
    <w:p>
      <w:pPr>
        <w:spacing w:line="580" w:lineRule="exact"/>
        <w:ind w:firstLine="0" w:firstLineChars="0"/>
        <w:jc w:val="center"/>
        <w:rPr>
          <w:ins w:id="58" w:author="文印" w:date="2023-05-11T12:45:10Z"/>
          <w:rFonts w:hint="eastAsia" w:ascii="方正小标宋简体" w:hAnsi="方正小标宋简体" w:eastAsia="方正小标宋简体" w:cs="方正小标宋简体"/>
          <w:sz w:val="44"/>
          <w:szCs w:val="44"/>
          <w:lang w:val="en-US"/>
          <w:rPrChange w:id="59" w:author="文印" w:date="2023-05-11T12:45:15Z">
            <w:rPr>
              <w:ins w:id="60" w:author="文印" w:date="2023-05-11T12:45:10Z"/>
              <w:rFonts w:hint="eastAsia" w:ascii="方正小标宋简体" w:hAnsi="方正小标宋简体" w:eastAsia="方正小标宋简体" w:cs="方正小标宋简体"/>
              <w:sz w:val="32"/>
              <w:szCs w:val="32"/>
              <w:lang w:val="en-US"/>
            </w:rPr>
          </w:rPrChange>
        </w:rPr>
        <w:pPrChange w:id="57" w:author="文印" w:date="2023-05-11T12:45:52Z">
          <w:pPr/>
        </w:pPrChange>
      </w:pPr>
      <w:ins w:id="61" w:author="文印" w:date="2023-05-11T12:45:10Z">
        <w:r>
          <w:rPr>
            <w:rFonts w:hint="eastAsia" w:ascii="方正小标宋简体" w:hAnsi="方正小标宋简体" w:eastAsia="方正小标宋简体" w:cs="方正小标宋简体"/>
            <w:sz w:val="44"/>
            <w:szCs w:val="44"/>
            <w:lang w:val="en-US" w:eastAsia="zh-CN"/>
            <w:rPrChange w:id="62" w:author="文印" w:date="2023-05-11T12:45:15Z"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  <w:lang w:val="en-US" w:eastAsia="zh-CN"/>
              </w:rPr>
            </w:rPrChange>
          </w:rPr>
          <w:t>排水许可办理流程</w:t>
        </w:r>
      </w:ins>
    </w:p>
    <w:p>
      <w:pPr>
        <w:rPr>
          <w:del w:id="64" w:author="文印" w:date="2023-05-11T12:46:00Z"/>
          <w:rFonts w:hint="default"/>
          <w:b w:val="0"/>
          <w:bCs w:val="0"/>
          <w:i w:val="0"/>
          <w:iCs w:val="0"/>
          <w:sz w:val="32"/>
          <w:szCs w:val="32"/>
          <w:lang w:val="en-US"/>
        </w:rPr>
      </w:pPr>
    </w:p>
    <w:p>
      <w:pPr>
        <w:rPr>
          <w:del w:id="65" w:author="文印" w:date="2023-05-11T12:45:10Z"/>
          <w:rFonts w:hint="eastAsia" w:ascii="方正小标宋简体" w:hAnsi="方正小标宋简体" w:eastAsia="方正小标宋简体" w:cs="方正小标宋简体"/>
          <w:sz w:val="32"/>
          <w:szCs w:val="32"/>
          <w:lang w:val="en-US"/>
          <w:rPrChange w:id="66" w:author="文印" w:date="2023-05-11T12:42:24Z">
            <w:rPr>
              <w:del w:id="67" w:author="文印" w:date="2023-05-11T12:45:10Z"/>
              <w:rFonts w:hint="default"/>
              <w:sz w:val="32"/>
              <w:szCs w:val="32"/>
              <w:lang w:val="en-US"/>
            </w:rPr>
          </w:rPrChange>
        </w:rPr>
      </w:pPr>
      <w:del w:id="68" w:author="文印" w:date="2023-05-11T12:45:10Z">
        <w:r>
          <w:rPr>
            <w:rFonts w:hint="eastAsia" w:ascii="方正小标宋简体" w:hAnsi="方正小标宋简体" w:eastAsia="方正小标宋简体" w:cs="方正小标宋简体"/>
            <w:sz w:val="32"/>
            <w:szCs w:val="32"/>
            <w:lang w:val="en-US" w:eastAsia="zh-CN"/>
            <w:rPrChange w:id="69" w:author="文印" w:date="2023-05-11T12:42:24Z">
              <w:rPr>
                <w:rFonts w:hint="eastAsia"/>
                <w:sz w:val="32"/>
                <w:szCs w:val="32"/>
                <w:lang w:val="en-US" w:eastAsia="zh-CN"/>
              </w:rPr>
            </w:rPrChange>
          </w:rPr>
          <w:delText>排水许可办理流程</w:delText>
        </w:r>
      </w:del>
    </w:p>
    <w:p>
      <w:pPr>
        <w:rPr>
          <w:sz w:val="44"/>
          <w:szCs w:val="44"/>
        </w:rPr>
      </w:pPr>
      <w:r>
        <w:rPr>
          <w:rFonts w:hint="eastAsia"/>
          <w:b w:val="0"/>
          <w:bCs w:val="0"/>
          <w:i w:val="0"/>
          <w:iCs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2008505</wp:posOffset>
                </wp:positionH>
                <wp:positionV relativeFrom="paragraph">
                  <wp:posOffset>54610</wp:posOffset>
                </wp:positionV>
                <wp:extent cx="1276350" cy="600075"/>
                <wp:effectExtent l="0" t="0" r="19050" b="28575"/>
                <wp:wrapNone/>
                <wp:docPr id="527504494" name="椭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6000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hint="eastAsia"/>
                                <w:sz w:val="36"/>
                                <w:szCs w:val="40"/>
                              </w:rPr>
                              <w:pPrChange w:id="71" w:author="文印" w:date="2023-05-11T12:40:12Z">
                                <w:pPr>
                                  <w:jc w:val="center"/>
                                </w:pPr>
                              </w:pPrChange>
                            </w:pPr>
                            <w:r>
                              <w:rPr>
                                <w:rFonts w:hint="eastAsia"/>
                                <w:sz w:val="36"/>
                                <w:szCs w:val="40"/>
                              </w:rPr>
                              <w:t>开始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椭圆 4" o:spid="_x0000_s1026" o:spt="3" type="#_x0000_t3" style="position:absolute;left:0pt;margin-left:158.15pt;margin-top:4.3pt;height:47.25pt;width:100.5pt;mso-position-horizontal-relative:margin;z-index:251660288;v-text-anchor:middle;mso-width-relative:page;mso-height-relative:page;" fillcolor="#4472C4 [3204]" filled="t" stroked="t" coordsize="21600,21600" o:gfxdata="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">
                <v:fill on="t" focussize="0,0"/>
                <v:stroke weight="1pt" color="#172C51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jc w:val="center"/>
                        <w:rPr>
                          <w:rFonts w:hint="eastAsia"/>
                          <w:sz w:val="36"/>
                          <w:szCs w:val="40"/>
                        </w:rPr>
                        <w:pPrChange w:id="72" w:author="文印" w:date="2023-05-11T12:40:12Z">
                          <w:pPr>
                            <w:jc w:val="center"/>
                          </w:pPr>
                        </w:pPrChange>
                      </w:pPr>
                      <w:r>
                        <w:rPr>
                          <w:rFonts w:hint="eastAsia"/>
                          <w:sz w:val="36"/>
                          <w:szCs w:val="40"/>
                        </w:rPr>
                        <w:t>开始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2494280</wp:posOffset>
                </wp:positionH>
                <wp:positionV relativeFrom="paragraph">
                  <wp:posOffset>165735</wp:posOffset>
                </wp:positionV>
                <wp:extent cx="285750" cy="590550"/>
                <wp:effectExtent l="19050" t="0" r="19050" b="38735"/>
                <wp:wrapNone/>
                <wp:docPr id="463777337" name="箭头: 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5904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箭头: 下 7" o:spid="_x0000_s1026" o:spt="67" type="#_x0000_t67" style="position:absolute;left:0pt;margin-left:196.4pt;margin-top:13.05pt;height:46.5pt;width:22.5pt;mso-position-horizontal-relative:margin;z-index:251661312;v-text-anchor:middle;mso-width-relative:page;mso-height-relative:page;" fillcolor="#4472C4 [3204]" filled="t" stroked="t" coordsize="21600,21600" o:gfxdata="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" adj="16373,5400">
                <v:fill on="t" focussize="0,0"/>
                <v:stroke weight="1pt" color="#172C51 [32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1666240</wp:posOffset>
                </wp:positionH>
                <wp:positionV relativeFrom="paragraph">
                  <wp:posOffset>216535</wp:posOffset>
                </wp:positionV>
                <wp:extent cx="1971675" cy="934720"/>
                <wp:effectExtent l="6350" t="6350" r="22225" b="11430"/>
                <wp:wrapNone/>
                <wp:docPr id="549267464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9347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b/>
                                <w:bCs/>
                                <w:sz w:val="24"/>
                                <w:szCs w:val="28"/>
                              </w:rPr>
                              <w:pPrChange w:id="73" w:author="文印" w:date="2023-05-11T12:43:38Z">
                                <w:pPr>
                                  <w:jc w:val="center"/>
                                </w:pPr>
                              </w:pPrChange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8"/>
                              </w:rPr>
                              <w:t>受理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default" w:eastAsiaTheme="minorEastAsia"/>
                                <w:b/>
                                <w:bCs/>
                                <w:sz w:val="22"/>
                                <w:szCs w:val="24"/>
                                <w:lang w:val="en-US" w:eastAsia="zh-CN"/>
                              </w:rPr>
                              <w:pPrChange w:id="74" w:author="文印" w:date="2023-05-11T12:43:38Z">
                                <w:pPr>
                                  <w:jc w:val="center"/>
                                </w:pPr>
                              </w:pPrChange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申请人到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  <w:lang w:val="en-US" w:eastAsia="zh-CN"/>
                              </w:rPr>
                              <w:t>沙县区政务中心城管局窗口递交材料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8" o:spid="_x0000_s1026" o:spt="1" style="position:absolute;left:0pt;margin-left:131.2pt;margin-top:17.05pt;height:73.6pt;width:155.25pt;mso-position-horizontal-relative:margin;z-index:251662336;v-text-anchor:middle;mso-width-relative:page;mso-height-relative:page;" fillcolor="#4472C4 [3204]" filled="t" stroked="t" coordsize="21600,21600" o:gfxdata="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">
                <v:fill on="t" focussize="0,0"/>
                <v:stroke weight="1pt" color="#172C51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b/>
                          <w:bCs/>
                          <w:sz w:val="24"/>
                          <w:szCs w:val="28"/>
                        </w:rPr>
                        <w:pPrChange w:id="75" w:author="文印" w:date="2023-05-11T12:43:38Z">
                          <w:pPr>
                            <w:jc w:val="center"/>
                          </w:pPr>
                        </w:pPrChange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8"/>
                        </w:rPr>
                        <w:t>受理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hint="default" w:eastAsiaTheme="minorEastAsia"/>
                          <w:b/>
                          <w:bCs/>
                          <w:sz w:val="22"/>
                          <w:szCs w:val="24"/>
                          <w:lang w:val="en-US" w:eastAsia="zh-CN"/>
                        </w:rPr>
                        <w:pPrChange w:id="76" w:author="文印" w:date="2023-05-11T12:43:38Z">
                          <w:pPr>
                            <w:jc w:val="center"/>
                          </w:pPr>
                        </w:pPrChange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申请人到</w:t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  <w:lang w:val="en-US" w:eastAsia="zh-CN"/>
                        </w:rPr>
                        <w:t>沙县区政务中心城管局窗口递交材料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  <w:sz w:val="44"/>
          <w:szCs w:val="44"/>
        </w:rPr>
      </w:pPr>
    </w:p>
    <w:p>
      <w:pPr>
        <w:rPr>
          <w:rFonts w:hint="eastAsia"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4781550</wp:posOffset>
                </wp:positionH>
                <wp:positionV relativeFrom="paragraph">
                  <wp:posOffset>388620</wp:posOffset>
                </wp:positionV>
                <wp:extent cx="1410970" cy="714375"/>
                <wp:effectExtent l="6350" t="6350" r="11430" b="22225"/>
                <wp:wrapNone/>
                <wp:docPr id="1406052646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0970" cy="714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400" w:lineRule="exact"/>
                              <w:jc w:val="center"/>
                              <w:rPr>
                                <w:b/>
                                <w:bCs/>
                              </w:rPr>
                              <w:pPrChange w:id="77" w:author="文印" w:date="2023-05-11T12:40:50Z">
                                <w:pPr>
                                  <w:jc w:val="center"/>
                                </w:pPr>
                              </w:pPrChange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发放不予受理通知书或当面告之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5" o:spid="_x0000_s1026" o:spt="1" style="position:absolute;left:0pt;margin-left:376.5pt;margin-top:30.6pt;height:56.25pt;width:111.1pt;z-index:251666432;v-text-anchor:middle;mso-width-relative:page;mso-height-relative:page;" fillcolor="#4472C4 [3204]" filled="t" stroked="t" coordsize="21600,21600" o:gfxdata="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">
                <v:fill on="t" focussize="0,0"/>
                <v:stroke weight="1pt" color="#172C51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jc w:val="center"/>
                        <w:rPr>
                          <w:b/>
                          <w:bCs/>
                        </w:rPr>
                        <w:pPrChange w:id="78" w:author="文印" w:date="2023-05-11T12:40:50Z">
                          <w:pPr>
                            <w:jc w:val="center"/>
                          </w:pPr>
                        </w:pPrChange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发放不予受理通知书或当面告之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-952500</wp:posOffset>
                </wp:positionH>
                <wp:positionV relativeFrom="paragraph">
                  <wp:posOffset>230505</wp:posOffset>
                </wp:positionV>
                <wp:extent cx="1408430" cy="713105"/>
                <wp:effectExtent l="6350" t="6350" r="13970" b="23495"/>
                <wp:wrapNone/>
                <wp:docPr id="126394701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8430" cy="712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400" w:lineRule="exact"/>
                              <w:jc w:val="center"/>
                              <w:rPr>
                                <w:b/>
                                <w:bCs/>
                              </w:rPr>
                              <w:pPrChange w:id="79" w:author="文印" w:date="2023-05-11T12:40:35Z">
                                <w:pPr>
                                  <w:jc w:val="center"/>
                                </w:pPr>
                              </w:pPrChange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发放补正材料通知书或当面告之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7" o:spid="_x0000_s1026" o:spt="1" style="position:absolute;left:0pt;margin-left:-75pt;margin-top:18.15pt;height:56.15pt;width:110.9pt;z-index:251668480;v-text-anchor:middle;mso-width-relative:page;mso-height-relative:page;" fillcolor="#4472C4 [3204]" filled="t" stroked="t" coordsize="21600,21600" o:gfxdata="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">
                <v:fill on="t" focussize="0,0"/>
                <v:stroke weight="1pt" color="#172C51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jc w:val="center"/>
                        <w:rPr>
                          <w:b/>
                          <w:bCs/>
                        </w:rPr>
                        <w:pPrChange w:id="80" w:author="文印" w:date="2023-05-11T12:40:35Z">
                          <w:pPr>
                            <w:jc w:val="center"/>
                          </w:pPr>
                        </w:pPrChange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发放补正材料通知书或当面告之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2494280</wp:posOffset>
                </wp:positionH>
                <wp:positionV relativeFrom="paragraph">
                  <wp:posOffset>123825</wp:posOffset>
                </wp:positionV>
                <wp:extent cx="285750" cy="590550"/>
                <wp:effectExtent l="19050" t="0" r="19050" b="38100"/>
                <wp:wrapNone/>
                <wp:docPr id="2078852776" name="箭头: 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5905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箭头: 下 9" o:spid="_x0000_s1026" o:spt="67" type="#_x0000_t67" style="position:absolute;left:0pt;margin-left:196.4pt;margin-top:9.75pt;height:46.5pt;width:22.5pt;mso-position-horizontal-relative:margin;z-index:251663360;v-text-anchor:middle;mso-width-relative:page;mso-height-relative:page;" fillcolor="#4472C4 [3204]" filled="t" stroked="t" coordsize="21600,21600" o:gfxdata="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" adj="16375,5400">
                <v:fill on="t" focussize="0,0"/>
                <v:stroke weight="1pt" color="#172C51 [32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-550545</wp:posOffset>
                </wp:positionH>
                <wp:positionV relativeFrom="paragraph">
                  <wp:posOffset>489585</wp:posOffset>
                </wp:positionV>
                <wp:extent cx="1789430" cy="1043940"/>
                <wp:effectExtent l="19050" t="19050" r="20955" b="22860"/>
                <wp:wrapNone/>
                <wp:docPr id="156799024" name="箭头: 直角上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789200" cy="1044000"/>
                        </a:xfrm>
                        <a:prstGeom prst="bent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箭头: 直角上 16" o:spid="_x0000_s1026" style="position:absolute;left:0pt;flip:x;margin-left:-43.35pt;margin-top:38.55pt;height:82.2pt;width:140.9pt;z-index:251667456;v-text-anchor:middle;mso-width-relative:page;mso-height-relative:page;" fillcolor="#4472C4 [3204]" filled="t" stroked="t" coordsize="1789200,1044000" o:gfxdata="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" path="m0,783000l1397700,783000,1397700,261000,1267200,261000,1528200,0,1789200,261000,1658700,261000,1658700,1044000,0,1044000xe">
                <v:path o:connectlocs="1528200,0;1267200,261000;0,913500;829350,1044000;1658700,652500;1789200,261000" o:connectangles="247,164,164,82,0,0"/>
                <v:fill on="t" focussize="0,0"/>
                <v:stroke weight="1pt" color="#172C51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154305</wp:posOffset>
                </wp:positionV>
                <wp:extent cx="2752725" cy="2533650"/>
                <wp:effectExtent l="19050" t="19050" r="28575" b="38100"/>
                <wp:wrapNone/>
                <wp:docPr id="1336159180" name="菱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2533650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8"/>
                              </w:rPr>
                              <w:t>决定</w:t>
                            </w:r>
                          </w:p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工作人员进行形式审查，符合条件的予以受理，并出具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菱形 10" o:spid="_x0000_s1026" o:spt="4" type="#_x0000_t4" style="position:absolute;left:0pt;margin-top:12.15pt;height:199.5pt;width:216.75pt;mso-position-horizontal:center;mso-position-horizontal-relative:margin;z-index:251664384;v-text-anchor:middle;mso-width-relative:page;mso-height-relative:page;" fillcolor="#4472C4 [3204]" filled="t" stroked="t" coordsize="21600,21600" o:gfxdata="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">
                <v:fill on="t" focussize="0,0"/>
                <v:stroke weight="1pt" color="#172C51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24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8"/>
                        </w:rPr>
                        <w:t>决定</w:t>
                      </w:r>
                    </w:p>
                    <w:p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工作人员进行形式审查，符合条件的予以受理，并出具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受理通知书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240" w:lineRule="exact"/>
        <w:ind w:firstLine="440" w:firstLineChars="100"/>
        <w:rPr>
          <w:del w:id="81" w:author="文印" w:date="2023-05-11T12:40:41Z"/>
          <w:sz w:val="24"/>
          <w:szCs w:val="24"/>
        </w:rPr>
      </w:pPr>
      <w:r>
        <w:rPr>
          <w:rFonts w:hint="eastAsia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4029075</wp:posOffset>
                </wp:positionH>
                <wp:positionV relativeFrom="paragraph">
                  <wp:posOffset>125730</wp:posOffset>
                </wp:positionV>
                <wp:extent cx="1790700" cy="1047750"/>
                <wp:effectExtent l="0" t="19050" r="38100" b="19050"/>
                <wp:wrapNone/>
                <wp:docPr id="700048445" name="箭头: 直角上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047750"/>
                        </a:xfrm>
                        <a:prstGeom prst="bent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箭头: 直角上 14" o:spid="_x0000_s1026" style="position:absolute;left:0pt;margin-left:317.25pt;margin-top:9.9pt;height:82.5pt;width:141pt;z-index:251665408;v-text-anchor:middle;mso-width-relative:page;mso-height-relative:page;" fillcolor="#4472C4 [3204]" filled="t" stroked="t" coordsize="1790700,1047750" o:gfxdata="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" path="m0,785812l1397793,785812,1397793,261937,1266825,261937,1528762,0,1790700,261937,1659731,261937,1659731,1047750,0,1047750xe">
                <v:path o:connectlocs="1528762,0;1266825,261937;0,916781;829865,1047750;1659731,654843;1790700,261937" o:connectangles="247,164,164,82,0,0"/>
                <v:fill on="t" focussize="0,0"/>
                <v:stroke weight="1pt" color="#172C51 [32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spacing w:line="240" w:lineRule="exact"/>
        <w:ind w:firstLine="440" w:firstLineChars="100"/>
        <w:rPr>
          <w:sz w:val="24"/>
          <w:szCs w:val="24"/>
        </w:rPr>
        <w:pPrChange w:id="82" w:author="文印" w:date="2023-05-11T12:40:41Z">
          <w:pPr>
            <w:spacing w:line="240" w:lineRule="exact"/>
            <w:ind w:firstLine="240" w:firstLineChars="100"/>
          </w:pPr>
        </w:pPrChange>
      </w:pPr>
    </w:p>
    <w:p>
      <w:pPr>
        <w:spacing w:line="240" w:lineRule="exact"/>
        <w:ind w:firstLine="240" w:firstLineChars="100"/>
        <w:rPr>
          <w:sz w:val="24"/>
          <w:szCs w:val="24"/>
        </w:rPr>
      </w:pPr>
    </w:p>
    <w:p>
      <w:pPr>
        <w:spacing w:line="240" w:lineRule="exact"/>
        <w:ind w:firstLine="240" w:firstLineChars="1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材料不全 </w:t>
      </w:r>
      <w:r>
        <w:rPr>
          <w:sz w:val="24"/>
          <w:szCs w:val="24"/>
        </w:rPr>
        <w:t xml:space="preserve">                                             </w:t>
      </w:r>
      <w:r>
        <w:rPr>
          <w:rFonts w:hint="eastAsia"/>
          <w:sz w:val="24"/>
          <w:szCs w:val="24"/>
        </w:rPr>
        <w:t>不符合条件</w:t>
      </w:r>
    </w:p>
    <w:p>
      <w:pPr>
        <w:spacing w:line="24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要求补全材料的 </w:t>
      </w:r>
      <w:r>
        <w:rPr>
          <w:sz w:val="24"/>
          <w:szCs w:val="24"/>
        </w:rPr>
        <w:t xml:space="preserve">                                         </w:t>
      </w:r>
      <w:r>
        <w:rPr>
          <w:rFonts w:hint="eastAsia"/>
          <w:sz w:val="24"/>
          <w:szCs w:val="24"/>
        </w:rPr>
        <w:t>不同意受理</w:t>
      </w:r>
      <w:r>
        <w:rPr>
          <w:sz w:val="24"/>
          <w:szCs w:val="24"/>
        </w:rPr>
        <w:t xml:space="preserve">  </w:t>
      </w:r>
    </w:p>
    <w:p>
      <w:pPr>
        <w:spacing w:line="240" w:lineRule="exact"/>
        <w:rPr>
          <w:rFonts w:hint="eastAsia"/>
          <w:sz w:val="44"/>
          <w:szCs w:val="44"/>
        </w:rPr>
      </w:pPr>
    </w:p>
    <w:p>
      <w:pPr>
        <w:rPr>
          <w:rFonts w:hint="eastAsia"/>
          <w:sz w:val="44"/>
          <w:szCs w:val="44"/>
        </w:rPr>
      </w:pPr>
    </w:p>
    <w:p>
      <w:pPr>
        <w:rPr>
          <w:sz w:val="44"/>
          <w:szCs w:val="44"/>
        </w:rPr>
      </w:pPr>
      <w:bookmarkStart w:id="0" w:name="_GoBack"/>
      <w:bookmarkEnd w:id="0"/>
      <w:r>
        <w:rPr>
          <w:rFonts w:hint="eastAsia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margin">
                  <wp:posOffset>2056130</wp:posOffset>
                </wp:positionH>
                <wp:positionV relativeFrom="paragraph">
                  <wp:posOffset>2933065</wp:posOffset>
                </wp:positionV>
                <wp:extent cx="1276350" cy="600075"/>
                <wp:effectExtent l="0" t="0" r="19050" b="28575"/>
                <wp:wrapNone/>
                <wp:docPr id="1151131698" name="椭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6000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hint="eastAsia"/>
                                <w:sz w:val="36"/>
                                <w:szCs w:val="40"/>
                              </w:rPr>
                              <w:pPrChange w:id="83" w:author="文印" w:date="2023-05-11T12:41:10Z">
                                <w:pPr>
                                  <w:jc w:val="center"/>
                                </w:pPr>
                              </w:pPrChange>
                            </w:pPr>
                            <w:r>
                              <w:rPr>
                                <w:rFonts w:hint="eastAsia"/>
                                <w:sz w:val="36"/>
                                <w:szCs w:val="40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椭圆 4" o:spid="_x0000_s1026" o:spt="3" type="#_x0000_t3" style="position:absolute;left:0pt;margin-left:161.9pt;margin-top:230.95pt;height:47.25pt;width:100.5pt;mso-position-horizontal-relative:margin;z-index:251672576;v-text-anchor:middle;mso-width-relative:page;mso-height-relative:page;" fillcolor="#4472C4 [3204]" filled="t" stroked="t" coordsize="21600,21600" o:gfxdata="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">
                <v:fill on="t" focussize="0,0"/>
                <v:stroke weight="1pt" color="#172C51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jc w:val="center"/>
                        <w:rPr>
                          <w:rFonts w:hint="eastAsia"/>
                          <w:sz w:val="36"/>
                          <w:szCs w:val="40"/>
                        </w:rPr>
                        <w:pPrChange w:id="84" w:author="文印" w:date="2023-05-11T12:41:10Z">
                          <w:pPr>
                            <w:jc w:val="center"/>
                          </w:pPr>
                        </w:pPrChange>
                      </w:pPr>
                      <w:r>
                        <w:rPr>
                          <w:rFonts w:hint="eastAsia"/>
                          <w:sz w:val="36"/>
                          <w:szCs w:val="40"/>
                        </w:rPr>
                        <w:t>结束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posOffset>2531745</wp:posOffset>
                </wp:positionH>
                <wp:positionV relativeFrom="paragraph">
                  <wp:posOffset>2304415</wp:posOffset>
                </wp:positionV>
                <wp:extent cx="284480" cy="590550"/>
                <wp:effectExtent l="19050" t="0" r="20955" b="38735"/>
                <wp:wrapNone/>
                <wp:docPr id="954540600" name="箭头: 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400" cy="5904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箭头: 下 18" o:spid="_x0000_s1026" o:spt="67" type="#_x0000_t67" style="position:absolute;left:0pt;margin-left:199.35pt;margin-top:181.45pt;height:46.5pt;width:22.4pt;mso-position-horizontal-relative:margin;z-index:251671552;v-text-anchor:middle;mso-width-relative:page;mso-height-relative:page;" fillcolor="#4472C4 [3204]" filled="t" stroked="t" coordsize="21600,21600" o:gfxdata="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" adj="16398,5400">
                <v:fill on="t" focussize="0,0"/>
                <v:stroke weight="1pt" color="#172C51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posOffset>1624330</wp:posOffset>
                </wp:positionH>
                <wp:positionV relativeFrom="paragraph">
                  <wp:posOffset>1455420</wp:posOffset>
                </wp:positionV>
                <wp:extent cx="2085975" cy="800100"/>
                <wp:effectExtent l="6350" t="6350" r="22225" b="12700"/>
                <wp:wrapNone/>
                <wp:docPr id="563378556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800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340" w:lineRule="exact"/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pPrChange w:id="85" w:author="文印" w:date="2023-05-11T12:44:31Z">
                                <w:pPr>
                                  <w:jc w:val="center"/>
                                </w:pPr>
                              </w:pPrChange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办结</w:t>
                            </w:r>
                          </w:p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hint="eastAsia"/>
                                <w:b/>
                                <w:bCs/>
                              </w:rPr>
                              <w:pPrChange w:id="86" w:author="文印" w:date="2023-05-11T12:44:31Z">
                                <w:pPr>
                                  <w:jc w:val="center"/>
                                </w:pPr>
                              </w:pPrChange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对准予办理的，通知申请人领取</w:t>
                            </w:r>
                            <w:r>
                              <w:rPr>
                                <w:b/>
                                <w:bCs/>
                              </w:rPr>
                              <w:t>对不予办理的，告之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不予</w:t>
                            </w:r>
                            <w:r>
                              <w:rPr>
                                <w:b/>
                                <w:bCs/>
                              </w:rPr>
                              <w:t>办理由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9" o:spid="_x0000_s1026" o:spt="1" style="position:absolute;left:0pt;margin-left:127.9pt;margin-top:114.6pt;height:63pt;width:164.25pt;mso-position-horizontal-relative:margin;z-index:251670528;v-text-anchor:middle;mso-width-relative:page;mso-height-relative:page;" fillcolor="#4472C4 [3204]" filled="t" stroked="t" coordsize="21600,21600" o:gfxdata="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BYAAABkcnMvUEsB&#10;AhQAFAAAAAgAh07iQHSH4lTXAAAACwEAAA8AAAAAAAAAAQAgAAAAOAAAAGRycy9kb3ducmV2Lnht&#10;bFBLAQIUABQAAAAIAIdO4kAFQavYjwIAACkFAAAOAAAAAAAAAAEAIAAAADwBAABkcnMvZTJvRG9j&#10;LnhtbFBLBQYAAAAABgAGAFkBAAA9BgAAAAA=&#10;">
                <v:fill on="t" focussize="0,0"/>
                <v:stroke weight="1pt" color="#172C51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40" w:lineRule="exact"/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  <w:pPrChange w:id="87" w:author="文印" w:date="2023-05-11T12:44:31Z">
                          <w:pPr>
                            <w:jc w:val="center"/>
                          </w:pPr>
                        </w:pPrChange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办结</w:t>
                      </w:r>
                    </w:p>
                    <w:p>
                      <w:pPr>
                        <w:spacing w:line="340" w:lineRule="exact"/>
                        <w:jc w:val="center"/>
                        <w:rPr>
                          <w:rFonts w:hint="eastAsia"/>
                          <w:b/>
                          <w:bCs/>
                        </w:rPr>
                        <w:pPrChange w:id="88" w:author="文印" w:date="2023-05-11T12:44:31Z">
                          <w:pPr>
                            <w:jc w:val="center"/>
                          </w:pPr>
                        </w:pPrChange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对准予办理的，通知申请人领取</w:t>
                      </w:r>
                      <w:r>
                        <w:rPr>
                          <w:b/>
                          <w:bCs/>
                        </w:rPr>
                        <w:t>对不予办理的，告之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不予</w:t>
                      </w:r>
                      <w:r>
                        <w:rPr>
                          <w:b/>
                          <w:bCs/>
                        </w:rPr>
                        <w:t>办理由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2493645</wp:posOffset>
                </wp:positionH>
                <wp:positionV relativeFrom="paragraph">
                  <wp:posOffset>798195</wp:posOffset>
                </wp:positionV>
                <wp:extent cx="284480" cy="590550"/>
                <wp:effectExtent l="19050" t="0" r="20955" b="38735"/>
                <wp:wrapNone/>
                <wp:docPr id="756605702" name="箭头: 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400" cy="5904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箭头: 下 18" o:spid="_x0000_s1026" o:spt="67" type="#_x0000_t67" style="position:absolute;left:0pt;margin-left:196.35pt;margin-top:62.85pt;height:46.5pt;width:22.4pt;mso-position-horizontal-relative:margin;z-index:251669504;v-text-anchor:middle;mso-width-relative:page;mso-height-relative:page;" fillcolor="#4472C4 [3204]" filled="t" stroked="t" coordsize="21600,21600" o:gfxdata="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" adj="16398,5400">
                <v:fill on="t" focussize="0,0"/>
                <v:stroke weight="1pt" color="#172C51 [3204]" miterlimit="8" joinstyle="miter"/>
                <v:imagedata o:title=""/>
                <o:lock v:ext="edit" aspectratio="f"/>
              </v:shape>
            </w:pict>
          </mc:Fallback>
        </mc:AlternateConten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3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等线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ins w:id="0" w:author="文印" w:date="2023-05-11T12:46:07Z">
      <w:r>
        <w:rPr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outside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rPr>
                                <w:rFonts w:hint="eastAsia" w:ascii="宋体" w:hAnsi="宋体" w:eastAsia="宋体" w:cs="宋体"/>
                                <w:sz w:val="30"/>
                                <w:szCs w:val="30"/>
                                <w:lang w:val="en-US" w:eastAsia="zh-CN"/>
                                <w:rPrChange w:id="2" w:author="文印" w:date="2023-05-11T12:46:32Z">
                                  <w:rPr>
                                    <w:rFonts w:hint="eastAsia" w:eastAsiaTheme="minorEastAsia"/>
                                    <w:lang w:val="en-US" w:eastAsia="zh-CN"/>
                                  </w:rPr>
                                </w:rPrChange>
                              </w:rPr>
                            </w:pPr>
                            <w:ins w:id="3" w:author="文印" w:date="2023-05-11T12:46:14Z">
                              <w:r>
                                <w:rPr>
                                  <w:rFonts w:hint="eastAsia" w:ascii="宋体" w:hAnsi="宋体" w:eastAsia="宋体" w:cs="宋体"/>
                                  <w:sz w:val="30"/>
                                  <w:szCs w:val="30"/>
                                  <w:lang w:eastAsia="zh-CN"/>
                                  <w:rPrChange w:id="4" w:author="文印" w:date="2023-05-11T12:46:32Z">
                                    <w:rPr>
                                      <w:rFonts w:hint="eastAsia"/>
                                      <w:lang w:eastAsia="zh-CN"/>
                                    </w:rPr>
                                  </w:rPrChange>
                                </w:rPr>
                                <w:t>—</w:t>
                              </w:r>
                            </w:ins>
                            <w:ins w:id="6" w:author="文印" w:date="2023-05-11T12:46:15Z">
                              <w:r>
                                <w:rPr>
                                  <w:rFonts w:hint="eastAsia" w:ascii="宋体" w:hAnsi="宋体" w:eastAsia="宋体" w:cs="宋体"/>
                                  <w:sz w:val="30"/>
                                  <w:szCs w:val="30"/>
                                  <w:lang w:val="en-US" w:eastAsia="zh-CN"/>
                                  <w:rPrChange w:id="7" w:author="文印" w:date="2023-05-11T12:46:32Z">
                                    <w:rPr>
                                      <w:rFonts w:hint="eastAsia"/>
                                      <w:lang w:val="en-US" w:eastAsia="zh-CN"/>
                                    </w:rPr>
                                  </w:rPrChange>
                                </w:rPr>
                                <w:t xml:space="preserve"> </w:t>
                              </w:r>
                            </w:ins>
                            <w:ins w:id="9" w:author="文印" w:date="2023-05-11T12:46:07Z">
                              <w:r>
                                <w:rPr>
                                  <w:rFonts w:hint="eastAsia" w:ascii="宋体" w:hAnsi="宋体" w:eastAsia="宋体" w:cs="宋体"/>
                                  <w:sz w:val="30"/>
                                  <w:szCs w:val="30"/>
                                  <w:rPrChange w:id="10" w:author="文印" w:date="2023-05-11T12:46:32Z">
                                    <w:rPr/>
                                  </w:rPrChange>
                                </w:rPr>
                                <w:fldChar w:fldCharType="begin"/>
                              </w:r>
                            </w:ins>
                            <w:ins w:id="12" w:author="文印" w:date="2023-05-11T12:46:07Z">
                              <w:r>
                                <w:rPr>
                                  <w:rFonts w:hint="eastAsia" w:ascii="宋体" w:hAnsi="宋体" w:eastAsia="宋体" w:cs="宋体"/>
                                  <w:sz w:val="30"/>
                                  <w:szCs w:val="30"/>
                                  <w:rPrChange w:id="13" w:author="文印" w:date="2023-05-11T12:46:32Z">
                                    <w:rPr/>
                                  </w:rPrChange>
                                </w:rPr>
                                <w:instrText xml:space="preserve"> PAGE  \* MERGEFORMAT </w:instrText>
                              </w:r>
                            </w:ins>
                            <w:ins w:id="15" w:author="文印" w:date="2023-05-11T12:46:07Z">
                              <w:r>
                                <w:rPr>
                                  <w:rFonts w:hint="eastAsia" w:ascii="宋体" w:hAnsi="宋体" w:eastAsia="宋体" w:cs="宋体"/>
                                  <w:sz w:val="30"/>
                                  <w:szCs w:val="30"/>
                                  <w:rPrChange w:id="16" w:author="文印" w:date="2023-05-11T12:46:32Z">
                                    <w:rPr/>
                                  </w:rPrChange>
                                </w:rPr>
                                <w:fldChar w:fldCharType="separate"/>
                              </w:r>
                            </w:ins>
                            <w:ins w:id="18" w:author="文印" w:date="2023-05-11T12:46:07Z">
                              <w:r>
                                <w:rPr>
                                  <w:rFonts w:hint="eastAsia" w:ascii="宋体" w:hAnsi="宋体" w:eastAsia="宋体" w:cs="宋体"/>
                                  <w:sz w:val="30"/>
                                  <w:szCs w:val="30"/>
                                  <w:rPrChange w:id="19" w:author="文印" w:date="2023-05-11T12:46:32Z">
                                    <w:rPr/>
                                  </w:rPrChange>
                                </w:rPr>
                                <w:t>1</w:t>
                              </w:r>
                            </w:ins>
                            <w:ins w:id="21" w:author="文印" w:date="2023-05-11T12:46:07Z">
                              <w:r>
                                <w:rPr>
                                  <w:rFonts w:hint="eastAsia" w:ascii="宋体" w:hAnsi="宋体" w:eastAsia="宋体" w:cs="宋体"/>
                                  <w:sz w:val="30"/>
                                  <w:szCs w:val="30"/>
                                  <w:rPrChange w:id="22" w:author="文印" w:date="2023-05-11T12:46:32Z">
                                    <w:rPr/>
                                  </w:rPrChange>
                                </w:rPr>
                                <w:fldChar w:fldCharType="end"/>
                              </w:r>
                            </w:ins>
                            <w:ins w:id="24" w:author="文印" w:date="2023-05-11T12:46:16Z">
                              <w:r>
                                <w:rPr>
                                  <w:rFonts w:hint="eastAsia" w:ascii="宋体" w:hAnsi="宋体" w:eastAsia="宋体" w:cs="宋体"/>
                                  <w:sz w:val="30"/>
                                  <w:szCs w:val="30"/>
                                  <w:lang w:val="en-US" w:eastAsia="zh-CN"/>
                                  <w:rPrChange w:id="25" w:author="文印" w:date="2023-05-11T12:46:32Z">
                                    <w:rPr>
                                      <w:rFonts w:hint="eastAsia"/>
                                      <w:lang w:val="en-US" w:eastAsia="zh-CN"/>
                                    </w:rPr>
                                  </w:rPrChange>
                                </w:rPr>
                                <w:t xml:space="preserve"> —</w:t>
                              </w:r>
                            </w:ins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2"/>
                        <w:rPr>
                          <w:rFonts w:hint="eastAsia" w:ascii="宋体" w:hAnsi="宋体" w:eastAsia="宋体" w:cs="宋体"/>
                          <w:sz w:val="30"/>
                          <w:szCs w:val="30"/>
                          <w:lang w:val="en-US" w:eastAsia="zh-CN"/>
                          <w:rPrChange w:id="27" w:author="文印" w:date="2023-05-11T12:46:32Z">
                            <w:rPr>
                              <w:rFonts w:hint="eastAsia" w:eastAsiaTheme="minorEastAsia"/>
                              <w:lang w:val="en-US" w:eastAsia="zh-CN"/>
                            </w:rPr>
                          </w:rPrChange>
                        </w:rPr>
                      </w:pPr>
                      <w:ins w:id="28" w:author="文印" w:date="2023-05-11T12:46:14Z">
                        <w:r>
                          <w:rPr>
                            <w:rFonts w:hint="eastAsia" w:ascii="宋体" w:hAnsi="宋体" w:eastAsia="宋体" w:cs="宋体"/>
                            <w:sz w:val="30"/>
                            <w:szCs w:val="30"/>
                            <w:lang w:eastAsia="zh-CN"/>
                            <w:rPrChange w:id="29" w:author="文印" w:date="2023-05-11T12:46:32Z">
                              <w:rPr>
                                <w:rFonts w:hint="eastAsia"/>
                                <w:lang w:eastAsia="zh-CN"/>
                              </w:rPr>
                            </w:rPrChange>
                          </w:rPr>
                          <w:t>—</w:t>
                        </w:r>
                      </w:ins>
                      <w:ins w:id="31" w:author="文印" w:date="2023-05-11T12:46:15Z">
                        <w:r>
                          <w:rPr>
                            <w:rFonts w:hint="eastAsia" w:ascii="宋体" w:hAnsi="宋体" w:eastAsia="宋体" w:cs="宋体"/>
                            <w:sz w:val="30"/>
                            <w:szCs w:val="30"/>
                            <w:lang w:val="en-US" w:eastAsia="zh-CN"/>
                            <w:rPrChange w:id="32" w:author="文印" w:date="2023-05-11T12:46:32Z">
                              <w:rPr>
                                <w:rFonts w:hint="eastAsia"/>
                                <w:lang w:val="en-US" w:eastAsia="zh-CN"/>
                              </w:rPr>
                            </w:rPrChange>
                          </w:rPr>
                          <w:t xml:space="preserve"> </w:t>
                        </w:r>
                      </w:ins>
                      <w:ins w:id="34" w:author="文印" w:date="2023-05-11T12:46:07Z">
                        <w:r>
                          <w:rPr>
                            <w:rFonts w:hint="eastAsia" w:ascii="宋体" w:hAnsi="宋体" w:eastAsia="宋体" w:cs="宋体"/>
                            <w:sz w:val="30"/>
                            <w:szCs w:val="30"/>
                            <w:rPrChange w:id="35" w:author="文印" w:date="2023-05-11T12:46:32Z">
                              <w:rPr/>
                            </w:rPrChange>
                          </w:rPr>
                          <w:fldChar w:fldCharType="begin"/>
                        </w:r>
                      </w:ins>
                      <w:ins w:id="37" w:author="文印" w:date="2023-05-11T12:46:07Z">
                        <w:r>
                          <w:rPr>
                            <w:rFonts w:hint="eastAsia" w:ascii="宋体" w:hAnsi="宋体" w:eastAsia="宋体" w:cs="宋体"/>
                            <w:sz w:val="30"/>
                            <w:szCs w:val="30"/>
                            <w:rPrChange w:id="38" w:author="文印" w:date="2023-05-11T12:46:32Z">
                              <w:rPr/>
                            </w:rPrChange>
                          </w:rPr>
                          <w:instrText xml:space="preserve"> PAGE  \* MERGEFORMAT </w:instrText>
                        </w:r>
                      </w:ins>
                      <w:ins w:id="40" w:author="文印" w:date="2023-05-11T12:46:07Z">
                        <w:r>
                          <w:rPr>
                            <w:rFonts w:hint="eastAsia" w:ascii="宋体" w:hAnsi="宋体" w:eastAsia="宋体" w:cs="宋体"/>
                            <w:sz w:val="30"/>
                            <w:szCs w:val="30"/>
                            <w:rPrChange w:id="41" w:author="文印" w:date="2023-05-11T12:46:32Z">
                              <w:rPr/>
                            </w:rPrChange>
                          </w:rPr>
                          <w:fldChar w:fldCharType="separate"/>
                        </w:r>
                      </w:ins>
                      <w:ins w:id="43" w:author="文印" w:date="2023-05-11T12:46:07Z">
                        <w:r>
                          <w:rPr>
                            <w:rFonts w:hint="eastAsia" w:ascii="宋体" w:hAnsi="宋体" w:eastAsia="宋体" w:cs="宋体"/>
                            <w:sz w:val="30"/>
                            <w:szCs w:val="30"/>
                            <w:rPrChange w:id="44" w:author="文印" w:date="2023-05-11T12:46:32Z">
                              <w:rPr/>
                            </w:rPrChange>
                          </w:rPr>
                          <w:t>1</w:t>
                        </w:r>
                      </w:ins>
                      <w:ins w:id="46" w:author="文印" w:date="2023-05-11T12:46:07Z">
                        <w:r>
                          <w:rPr>
                            <w:rFonts w:hint="eastAsia" w:ascii="宋体" w:hAnsi="宋体" w:eastAsia="宋体" w:cs="宋体"/>
                            <w:sz w:val="30"/>
                            <w:szCs w:val="30"/>
                            <w:rPrChange w:id="47" w:author="文印" w:date="2023-05-11T12:46:32Z">
                              <w:rPr/>
                            </w:rPrChange>
                          </w:rPr>
                          <w:fldChar w:fldCharType="end"/>
                        </w:r>
                      </w:ins>
                      <w:ins w:id="49" w:author="文印" w:date="2023-05-11T12:46:16Z">
                        <w:r>
                          <w:rPr>
                            <w:rFonts w:hint="eastAsia" w:ascii="宋体" w:hAnsi="宋体" w:eastAsia="宋体" w:cs="宋体"/>
                            <w:sz w:val="30"/>
                            <w:szCs w:val="30"/>
                            <w:lang w:val="en-US" w:eastAsia="zh-CN"/>
                            <w:rPrChange w:id="50" w:author="文印" w:date="2023-05-11T12:46:32Z">
                              <w:rPr>
                                <w:rFonts w:hint="eastAsia"/>
                                <w:lang w:val="en-US" w:eastAsia="zh-CN"/>
                              </w:rPr>
                            </w:rPrChange>
                          </w:rPr>
                          <w:t xml:space="preserve"> —</w:t>
                        </w:r>
                      </w:ins>
                    </w:p>
                  </w:txbxContent>
                </v:textbox>
              </v:shape>
            </w:pict>
          </mc:Fallback>
        </mc:AlternateContent>
      </w:r>
    </w:ins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文印">
    <w15:presenceInfo w15:providerId="None" w15:userId="文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ZhOTMwNGZiZmU3MDI5NmExZjJjZTNkMzcxZjczZDgifQ=="/>
  </w:docVars>
  <w:rsids>
    <w:rsidRoot w:val="005F2830"/>
    <w:rsid w:val="00280D56"/>
    <w:rsid w:val="004F36FD"/>
    <w:rsid w:val="005F2830"/>
    <w:rsid w:val="008B3C85"/>
    <w:rsid w:val="00DE0218"/>
    <w:rsid w:val="00E8229E"/>
    <w:rsid w:val="00F34B48"/>
    <w:rsid w:val="472775BE"/>
    <w:rsid w:val="537B0AE1"/>
    <w:rsid w:val="79DE5DA3"/>
    <w:rsid w:val="DFDDE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</Words>
  <Characters>25</Characters>
  <Lines>1</Lines>
  <Paragraphs>1</Paragraphs>
  <TotalTime>2</TotalTime>
  <ScaleCrop>false</ScaleCrop>
  <LinksUpToDate>false</LinksUpToDate>
  <CharactersWithSpaces>115</CharactersWithSpaces>
  <Application>WPS Office_11.8.2.11961_F1E327BC-269C-435d-A152-05C5408002CA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2023-07-26T16:28:00Z</dcterms:created>
  <dc:creator>Pc</dc:creator>
  <cp:lastModifiedBy>文印</cp:lastModifiedBy>
  <cp:lastPrinted>2023-05-11T13:01:46Z</cp:lastPrinted>
  <dcterms:modified xsi:type="dcterms:W3CDTF">2023-05-11T13:01:48Z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2052-11.8.2.11961</vt:lpwstr>
  </property>
  <property fmtid="{D5CDD505-2E9C-101B-9397-08002B2CF9AE}" pid="3" name="ICV">
    <vt:lpwstr>3DA18F6D64CF43A09D1E9EB56D99650A_12</vt:lpwstr>
  </property>
</Properties>
</file>