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  <w:rPrChange w:id="0" w:author="文印" w:date="2023-05-11T12:22:56Z">
            <w:rPr>
              <w:rFonts w:hint="eastAsia"/>
              <w:b w:val="0"/>
              <w:bCs w:val="0"/>
              <w:sz w:val="32"/>
              <w:szCs w:val="32"/>
              <w:lang w:val="en-US" w:eastAsia="zh-CN"/>
            </w:rPr>
          </w:rPrChange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  <w:rPrChange w:id="1" w:author="文印" w:date="2023-05-11T12:22:56Z">
            <w:rPr>
              <w:rFonts w:hint="eastAsia"/>
              <w:b w:val="0"/>
              <w:bCs w:val="0"/>
              <w:sz w:val="32"/>
              <w:szCs w:val="32"/>
              <w:lang w:val="en-US" w:eastAsia="zh-CN"/>
            </w:rPr>
          </w:rPrChange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  <w:rPrChange w:id="2" w:author="文印" w:date="2023-05-11T12:23:08Z">
            <w:rPr>
              <w:rFonts w:hint="default"/>
              <w:b w:val="0"/>
              <w:bCs w:val="0"/>
              <w:sz w:val="28"/>
              <w:szCs w:val="36"/>
              <w:lang w:val="en-US" w:eastAsia="zh-CN"/>
            </w:rPr>
          </w:rPrChange>
        </w:rPr>
      </w:pPr>
      <w:del w:id="3" w:author="文印" w:date="2023-05-11T18:30:57Z">
        <w:r>
          <w:rPr>
            <w:rFonts w:hint="eastAsia" w:ascii="方正小标宋简体" w:hAnsi="方正小标宋简体" w:eastAsia="方正小标宋简体" w:cs="方正小标宋简体"/>
            <w:b w:val="0"/>
            <w:bCs w:val="0"/>
            <w:sz w:val="44"/>
            <w:szCs w:val="44"/>
            <w:lang w:val="en-US" w:eastAsia="zh-CN"/>
            <w:rPrChange w:id="4" w:author="文印" w:date="2023-05-11T12:23:09Z">
              <w:rPr>
                <w:rFonts w:hint="eastAsia"/>
                <w:b/>
                <w:bCs/>
                <w:sz w:val="36"/>
                <w:szCs w:val="44"/>
                <w:lang w:val="en-US" w:eastAsia="zh-CN"/>
              </w:rPr>
            </w:rPrChange>
          </w:rPr>
          <w:delText>三明市</w:delText>
        </w:r>
      </w:del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  <w:rPrChange w:id="6" w:author="文印" w:date="2023-05-11T12:23:09Z">
            <w:rPr>
              <w:rFonts w:hint="eastAsia"/>
              <w:b/>
              <w:bCs/>
              <w:sz w:val="36"/>
              <w:szCs w:val="44"/>
              <w:lang w:val="en-US" w:eastAsia="zh-CN"/>
            </w:rPr>
          </w:rPrChange>
        </w:rPr>
        <w:t>沙县区排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  <w:rPrChange w:id="6" w:author="文印" w:date="2023-05-11T12:23:09Z">
            <w:rPr>
              <w:rFonts w:hint="eastAsia"/>
              <w:b/>
              <w:bCs/>
              <w:sz w:val="36"/>
              <w:szCs w:val="44"/>
              <w:lang w:val="en-US" w:eastAsia="zh-CN"/>
            </w:rPr>
          </w:rPrChange>
        </w:rPr>
        <w:t>水户调查汇总表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vertAlign w:val="baseline"/>
          <w:lang w:val="en-US" w:eastAsia="zh-CN"/>
        </w:rPr>
        <w:t>填报单位：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                                      </w:t>
      </w:r>
      <w:del w:id="7" w:author="文印" w:date="2023-05-11T12:23:12Z">
        <w:r>
          <w:rPr>
            <w:rFonts w:hint="eastAsia"/>
            <w:b w:val="0"/>
            <w:bCs w:val="0"/>
            <w:sz w:val="28"/>
            <w:szCs w:val="36"/>
            <w:lang w:val="en-US" w:eastAsia="zh-CN"/>
          </w:rPr>
          <w:delText xml:space="preserve">   </w:delText>
        </w:r>
      </w:del>
      <w:del w:id="8" w:author="文印" w:date="2023-05-11T12:23:13Z">
        <w:r>
          <w:rPr>
            <w:rFonts w:hint="eastAsia"/>
            <w:b w:val="0"/>
            <w:bCs w:val="0"/>
            <w:sz w:val="28"/>
            <w:szCs w:val="36"/>
            <w:lang w:val="en-US" w:eastAsia="zh-CN"/>
          </w:rPr>
          <w:delText xml:space="preserve"> </w:delText>
        </w:r>
      </w:del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vertAlign w:val="baseline"/>
          <w:lang w:val="en-US" w:eastAsia="zh-CN"/>
        </w:rPr>
        <w:t>年    月    日</w:t>
      </w:r>
    </w:p>
    <w:p>
      <w:pPr>
        <w:spacing w:line="8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32"/>
          <w:vertAlign w:val="baseline"/>
          <w:lang w:val="en-US" w:eastAsia="zh-CN"/>
        </w:rPr>
        <w:pPrChange w:id="9" w:author="文印" w:date="2023-05-11T12:23:27Z">
          <w:pPr>
            <w:jc w:val="both"/>
          </w:pPr>
        </w:pPrChange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020"/>
        <w:gridCol w:w="2120"/>
        <w:gridCol w:w="1950"/>
        <w:gridCol w:w="1860"/>
        <w:gridCol w:w="1470"/>
        <w:gridCol w:w="1920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10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11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  <w:t>序号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12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13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  <w:t>单位名称</w:t>
            </w:r>
          </w:p>
        </w:tc>
        <w:tc>
          <w:tcPr>
            <w:tcW w:w="21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14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15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  <w:t>具体地址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16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17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  <w:t>经营者及电话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18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19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  <w:t>废水是否排入市政雨水管网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20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21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  <w:t>是否办理排水许可证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22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23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  <w:t>环保设施配套是否符合要求</w:t>
            </w: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24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32"/>
                <w:vertAlign w:val="baseline"/>
                <w:lang w:val="en-US" w:eastAsia="zh-CN"/>
                <w:rPrChange w:id="25" w:author="文印" w:date="2023-05-11T12:23:34Z">
                  <w:rPr>
                    <w:rFonts w:hint="eastAsia" w:ascii="仿宋_GB2312" w:hAnsi="仿宋_GB2312" w:eastAsia="仿宋_GB2312" w:cs="仿宋_GB2312"/>
                    <w:b/>
                    <w:bCs/>
                    <w:sz w:val="24"/>
                    <w:szCs w:val="32"/>
                    <w:vertAlign w:val="baseline"/>
                    <w:lang w:val="en-US" w:eastAsia="zh-CN"/>
                  </w:rPr>
                </w:rPrChange>
              </w:rPr>
              <w:t>限改时限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</w:p>
    <w:sectPr>
      <w:pgSz w:w="16838" w:h="11906" w:orient="landscape"/>
      <w:pgMar w:top="1123" w:right="930" w:bottom="1123" w:left="161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文印">
    <w15:presenceInfo w15:providerId="None" w15:userId="文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OTMwNGZiZmU3MDI5NmExZjJjZTNkMzcxZjczZDgifQ=="/>
  </w:docVars>
  <w:rsids>
    <w:rsidRoot w:val="6D657A8F"/>
    <w:rsid w:val="054D10EA"/>
    <w:rsid w:val="0BFB189F"/>
    <w:rsid w:val="1EA2204E"/>
    <w:rsid w:val="26B9213F"/>
    <w:rsid w:val="29883BEF"/>
    <w:rsid w:val="398F0478"/>
    <w:rsid w:val="430D368B"/>
    <w:rsid w:val="44B20FFA"/>
    <w:rsid w:val="49D22F38"/>
    <w:rsid w:val="5B2D6585"/>
    <w:rsid w:val="5C133668"/>
    <w:rsid w:val="69763488"/>
    <w:rsid w:val="6D657A8F"/>
    <w:rsid w:val="6EAD6095"/>
    <w:rsid w:val="76BF3D7E"/>
    <w:rsid w:val="79162113"/>
    <w:rsid w:val="7D15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</Words>
  <Characters>86</Characters>
  <Lines>0</Lines>
  <Paragraphs>0</Paragraphs>
  <TotalTime>3</TotalTime>
  <ScaleCrop>false</ScaleCrop>
  <LinksUpToDate>false</LinksUpToDate>
  <CharactersWithSpaces>170</CharactersWithSpaces>
  <Application>WPS Office_11.8.2.11961_F1E327BC-269C-435d-A152-05C5408002CA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2023-07-18T17:51:00Z</dcterms:created>
  <dc:creator>Administrator</dc:creator>
  <cp:lastModifiedBy>文印</cp:lastModifiedBy>
  <cp:lastPrinted>2023-05-11T18:32:01Z</cp:lastPrinted>
  <dcterms:modified xsi:type="dcterms:W3CDTF">2023-05-11T18:32:02Z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B2A1F9F36B12456D989758329FC1446A_13</vt:lpwstr>
  </property>
</Properties>
</file>